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22761" w14:textId="77777777" w:rsidR="00873064" w:rsidRDefault="00873064" w:rsidP="00183742">
      <w:pPr>
        <w:spacing w:line="387" w:lineRule="auto"/>
        <w:ind w:left="0" w:firstLine="0"/>
      </w:pPr>
      <w:bookmarkStart w:id="0" w:name="_GoBack"/>
      <w:bookmarkEnd w:id="0"/>
    </w:p>
    <w:p w14:paraId="496D6E62" w14:textId="77777777" w:rsidR="00275808" w:rsidRDefault="00FE3610" w:rsidP="00183742">
      <w:pPr>
        <w:spacing w:line="387" w:lineRule="auto"/>
        <w:ind w:left="-1134" w:firstLine="0"/>
        <w:jc w:val="center"/>
      </w:pPr>
      <w:r w:rsidRPr="00FE3610">
        <w:t>Plungės</w:t>
      </w:r>
      <w:r w:rsidR="00604B61" w:rsidRPr="00FE3610">
        <w:t xml:space="preserve"> </w:t>
      </w:r>
      <w:r w:rsidR="00873064">
        <w:t>rajono savivaldybės administracijai</w:t>
      </w:r>
    </w:p>
    <w:p w14:paraId="063094A6" w14:textId="77777777" w:rsidR="00275808" w:rsidRDefault="00275808" w:rsidP="00873064">
      <w:pPr>
        <w:spacing w:line="387" w:lineRule="auto"/>
        <w:ind w:left="-1134" w:firstLine="0"/>
      </w:pPr>
    </w:p>
    <w:p w14:paraId="10C35F20" w14:textId="77777777" w:rsidR="00275808" w:rsidRDefault="00604B61" w:rsidP="00873064">
      <w:pPr>
        <w:spacing w:line="276" w:lineRule="auto"/>
        <w:ind w:left="-1134" w:firstLine="0"/>
        <w:jc w:val="center"/>
        <w:rPr>
          <w:b/>
        </w:rPr>
      </w:pPr>
      <w:r>
        <w:rPr>
          <w:b/>
        </w:rPr>
        <w:t>PRAŠYMAS</w:t>
      </w:r>
    </w:p>
    <w:p w14:paraId="322518A8" w14:textId="77777777" w:rsidR="00275808" w:rsidRDefault="00604B61" w:rsidP="00873064">
      <w:pPr>
        <w:spacing w:line="276" w:lineRule="auto"/>
        <w:ind w:left="-1134" w:firstLine="0"/>
        <w:jc w:val="center"/>
        <w:rPr>
          <w:b/>
        </w:rPr>
      </w:pPr>
      <w:r>
        <w:rPr>
          <w:b/>
        </w:rPr>
        <w:t xml:space="preserve">DĖL </w:t>
      </w:r>
      <w:r w:rsidR="00873064">
        <w:rPr>
          <w:b/>
        </w:rPr>
        <w:t>KELIONĖS IŠLAIDŲ KOMPENSAVIMO</w:t>
      </w:r>
    </w:p>
    <w:p w14:paraId="542FAA30" w14:textId="77777777" w:rsidR="00275808" w:rsidRDefault="00275808" w:rsidP="00873064">
      <w:pPr>
        <w:spacing w:line="276" w:lineRule="auto"/>
        <w:ind w:left="-1134" w:firstLine="0"/>
        <w:jc w:val="center"/>
        <w:rPr>
          <w:b/>
        </w:rPr>
      </w:pPr>
    </w:p>
    <w:p w14:paraId="43A0E661" w14:textId="0C97D367" w:rsidR="00275808" w:rsidRDefault="00604B61" w:rsidP="00873064">
      <w:pPr>
        <w:spacing w:line="276" w:lineRule="auto"/>
        <w:ind w:left="-1134" w:firstLine="0"/>
        <w:jc w:val="center"/>
      </w:pPr>
      <w:r w:rsidRPr="00FE3610">
        <w:t>202</w:t>
      </w:r>
      <w:r w:rsidR="000C28CA">
        <w:t>3</w:t>
      </w:r>
      <w:r w:rsidRPr="00FE3610">
        <w:t xml:space="preserve"> m. </w:t>
      </w:r>
      <w:r w:rsidR="000C28CA">
        <w:t>sausio 30</w:t>
      </w:r>
      <w:r w:rsidRPr="00FE3610">
        <w:t xml:space="preserve">  d.</w:t>
      </w:r>
    </w:p>
    <w:p w14:paraId="0EB2E325" w14:textId="77777777" w:rsidR="00275808" w:rsidRDefault="00873064" w:rsidP="00873064">
      <w:pPr>
        <w:spacing w:line="276" w:lineRule="auto"/>
        <w:ind w:left="-1134" w:firstLine="0"/>
        <w:jc w:val="center"/>
      </w:pPr>
      <w:r>
        <w:t>Plungė</w:t>
      </w:r>
    </w:p>
    <w:p w14:paraId="67CDAA3C" w14:textId="77777777" w:rsidR="00035698" w:rsidRDefault="00035698" w:rsidP="00873064">
      <w:pPr>
        <w:spacing w:line="387" w:lineRule="auto"/>
        <w:ind w:left="-1134"/>
      </w:pPr>
    </w:p>
    <w:p w14:paraId="60450DFE" w14:textId="77777777" w:rsidR="00035698" w:rsidRDefault="00035698" w:rsidP="00873064">
      <w:pPr>
        <w:spacing w:line="387" w:lineRule="auto"/>
        <w:ind w:left="-1134"/>
      </w:pPr>
    </w:p>
    <w:p w14:paraId="1612EEB4" w14:textId="77629E80" w:rsidR="00035698" w:rsidRDefault="00604B61" w:rsidP="00035698">
      <w:pPr>
        <w:spacing w:line="387" w:lineRule="auto"/>
        <w:ind w:left="0" w:firstLine="0"/>
      </w:pPr>
      <w:r>
        <w:t xml:space="preserve">Prašome </w:t>
      </w:r>
      <w:r w:rsidR="00873064">
        <w:t>kompensuoti kelionės išlaidas į</w:t>
      </w:r>
      <w:r w:rsidR="000C28CA">
        <w:t xml:space="preserve"> ir iš </w:t>
      </w:r>
      <w:r w:rsidR="00873064">
        <w:t xml:space="preserve">Lietuvos moksleivių sąjungos </w:t>
      </w:r>
      <w:r w:rsidR="000C28CA">
        <w:t xml:space="preserve">žiemos </w:t>
      </w:r>
      <w:r w:rsidR="00873064">
        <w:t>forum</w:t>
      </w:r>
      <w:r w:rsidR="00183742">
        <w:t>ą</w:t>
      </w:r>
      <w:r w:rsidR="00873064">
        <w:t xml:space="preserve"> 202</w:t>
      </w:r>
      <w:r w:rsidR="000C28CA">
        <w:t>3</w:t>
      </w:r>
      <w:r w:rsidR="00873064">
        <w:t xml:space="preserve">, kuris vyko </w:t>
      </w:r>
      <w:r w:rsidR="000C28CA">
        <w:t>sausio 27 – 29 dienomis Kaune.</w:t>
      </w:r>
    </w:p>
    <w:p w14:paraId="2A0D4B5A" w14:textId="6F5C288F" w:rsidR="00873064" w:rsidRDefault="00873064" w:rsidP="00035698">
      <w:pPr>
        <w:spacing w:line="387" w:lineRule="auto"/>
        <w:ind w:left="0" w:firstLine="0"/>
      </w:pPr>
      <w:r>
        <w:t>Kelionės išlaidas prašau kompensuoti šiems asmenims:</w:t>
      </w:r>
    </w:p>
    <w:p w14:paraId="5B109143" w14:textId="0B5E16D3" w:rsidR="00275808" w:rsidRDefault="000C28CA" w:rsidP="00D0068A">
      <w:pPr>
        <w:pStyle w:val="Sraopastraipa"/>
        <w:numPr>
          <w:ilvl w:val="0"/>
          <w:numId w:val="1"/>
        </w:numPr>
        <w:spacing w:line="387" w:lineRule="auto"/>
      </w:pPr>
      <w:r>
        <w:t>Benas Mikalauskas (Plungės „Saulės gimnazija, III A)</w:t>
      </w:r>
      <w:r w:rsidR="00F313EC">
        <w:t xml:space="preserve"> </w:t>
      </w:r>
      <w:r w:rsidR="00F313EC" w:rsidRPr="00F313EC">
        <w:t>Plungė - Šiauliai; Šiauliai - Kaunas. Kaunas - Kaišiadorys; Kaišiadorys - Plungė. 26,74 Eur.</w:t>
      </w:r>
    </w:p>
    <w:p w14:paraId="44C986AC" w14:textId="23113DAE" w:rsidR="00D0068A" w:rsidRDefault="00D0068A" w:rsidP="00F313EC">
      <w:pPr>
        <w:pStyle w:val="Sraopastraipa"/>
        <w:numPr>
          <w:ilvl w:val="0"/>
          <w:numId w:val="1"/>
        </w:numPr>
        <w:spacing w:line="387" w:lineRule="auto"/>
      </w:pPr>
      <w:r>
        <w:t>Gabija Domarkaitė (Plungės Senamiesčio mokykla</w:t>
      </w:r>
      <w:r w:rsidR="000C28CA">
        <w:t>, 10 A</w:t>
      </w:r>
      <w:r>
        <w:t>)</w:t>
      </w:r>
      <w:r w:rsidR="00F313EC">
        <w:t xml:space="preserve"> </w:t>
      </w:r>
      <w:r w:rsidR="00F313EC" w:rsidRPr="00F313EC">
        <w:t>Plungė - Šiauliai; Šiauliai - Kaunas. Kaunas - Kaišiadorys; Kaišiadorys - Plungė. 26,74 Eur.</w:t>
      </w:r>
    </w:p>
    <w:p w14:paraId="4370FE45" w14:textId="58DED082" w:rsidR="000C28CA" w:rsidRDefault="000C28CA" w:rsidP="00F313EC">
      <w:pPr>
        <w:pStyle w:val="Sraopastraipa"/>
        <w:numPr>
          <w:ilvl w:val="0"/>
          <w:numId w:val="1"/>
        </w:numPr>
        <w:spacing w:line="387" w:lineRule="auto"/>
      </w:pPr>
      <w:r>
        <w:t>Gabija Gedrimaitė (Plungės Senamiesčio mokykla, 10 A)</w:t>
      </w:r>
      <w:r w:rsidR="00F313EC">
        <w:t xml:space="preserve"> </w:t>
      </w:r>
      <w:r w:rsidR="00F313EC" w:rsidRPr="00F313EC">
        <w:t>Plungė - Šiauliai; Šiauliai - Kaunas. Kaunas - Kaišiadorys; Kaišiadorys - Plungė. 26,74 Eur.</w:t>
      </w:r>
    </w:p>
    <w:p w14:paraId="0ECBC8ED" w14:textId="21B5EACE" w:rsidR="000C28CA" w:rsidRDefault="000C28CA" w:rsidP="00F313EC">
      <w:pPr>
        <w:pStyle w:val="Sraopastraipa"/>
        <w:numPr>
          <w:ilvl w:val="0"/>
          <w:numId w:val="1"/>
        </w:numPr>
        <w:spacing w:line="387" w:lineRule="auto"/>
      </w:pPr>
      <w:r>
        <w:t>Saulė Šedvydytė ( Plungės Senamiesčio mokykla</w:t>
      </w:r>
      <w:r w:rsidR="005C3670">
        <w:t>, 8 B</w:t>
      </w:r>
      <w:r>
        <w:t>)</w:t>
      </w:r>
      <w:r w:rsidR="00F313EC">
        <w:t xml:space="preserve"> </w:t>
      </w:r>
      <w:r w:rsidR="00F313EC" w:rsidRPr="00F313EC">
        <w:t>Plungė - Šiauliai; Šiauliai - Kaunas. Kaunas - Kaišiadorys; Kaišiadorys - Plungė. 26,74 Eur.</w:t>
      </w:r>
    </w:p>
    <w:p w14:paraId="26E01B2C" w14:textId="1F151450" w:rsidR="00D0068A" w:rsidRDefault="00D0068A" w:rsidP="00F313EC">
      <w:pPr>
        <w:pStyle w:val="Sraopastraipa"/>
        <w:numPr>
          <w:ilvl w:val="0"/>
          <w:numId w:val="1"/>
        </w:numPr>
        <w:spacing w:line="387" w:lineRule="auto"/>
      </w:pPr>
      <w:r>
        <w:t>Mantas Balsevičius (</w:t>
      </w:r>
      <w:r w:rsidRPr="00D0068A">
        <w:t>Plungės ,,Saulės“ gimnazija</w:t>
      </w:r>
      <w:r w:rsidR="000C28CA">
        <w:t>, IV</w:t>
      </w:r>
      <w:r w:rsidR="005C3670">
        <w:t xml:space="preserve"> A</w:t>
      </w:r>
      <w:r>
        <w:t>)</w:t>
      </w:r>
      <w:r w:rsidR="00F313EC">
        <w:t xml:space="preserve"> </w:t>
      </w:r>
      <w:r w:rsidR="00F313EC" w:rsidRPr="00F313EC">
        <w:t>Plungė - Šiauliai; Šiauliai - Kaunas. Kaunas - Kaišiadorys; Kaišiadorys - Plungė. 26,74 Eur.</w:t>
      </w:r>
    </w:p>
    <w:p w14:paraId="18E69A43" w14:textId="607B6F48" w:rsidR="00035698" w:rsidRDefault="000C28CA" w:rsidP="00F313EC">
      <w:pPr>
        <w:pStyle w:val="Sraopastraipa"/>
        <w:numPr>
          <w:ilvl w:val="0"/>
          <w:numId w:val="1"/>
        </w:numPr>
        <w:spacing w:line="387" w:lineRule="auto"/>
      </w:pPr>
      <w:r>
        <w:t>Gerda Jankauskaitė (Plungės „Saulės“ gimnazija, IV D)</w:t>
      </w:r>
      <w:r w:rsidR="00F313EC" w:rsidRPr="00F313EC">
        <w:t xml:space="preserve"> Plungė - Šiauliai; Šiauliai - Kaunas. Kaunas - Kaišiadorys; Kaišiadorys - Plungė. 26,74 Eur.</w:t>
      </w:r>
    </w:p>
    <w:p w14:paraId="4BCD9252" w14:textId="7D7053E1" w:rsidR="000C28CA" w:rsidRDefault="000C28CA" w:rsidP="00F313EC">
      <w:pPr>
        <w:pStyle w:val="Sraopastraipa"/>
        <w:numPr>
          <w:ilvl w:val="0"/>
          <w:numId w:val="1"/>
        </w:numPr>
        <w:spacing w:line="387" w:lineRule="auto"/>
      </w:pPr>
      <w:r>
        <w:t xml:space="preserve">Auksė </w:t>
      </w:r>
      <w:r>
        <w:tab/>
        <w:t>Jonkutė (Plungės „Ryto“ pagrindinė mokykla, 8 D)</w:t>
      </w:r>
      <w:r w:rsidR="00F313EC">
        <w:t xml:space="preserve"> </w:t>
      </w:r>
      <w:r w:rsidR="00F313EC" w:rsidRPr="00F313EC">
        <w:t>Plungė - Šiauliai; Šiauliai - Kaunas. Kaunas - Kaišiadorys; Kaišiadorys - Plungė. 26,74 Eur.</w:t>
      </w:r>
    </w:p>
    <w:p w14:paraId="7B42C371" w14:textId="687D1023" w:rsidR="000C28CA" w:rsidRDefault="000C28CA" w:rsidP="00F313EC">
      <w:pPr>
        <w:pStyle w:val="Sraopastraipa"/>
        <w:numPr>
          <w:ilvl w:val="0"/>
          <w:numId w:val="1"/>
        </w:numPr>
        <w:spacing w:line="387" w:lineRule="auto"/>
      </w:pPr>
      <w:r>
        <w:lastRenderedPageBreak/>
        <w:t>Kamilė Bidvaitė (Plungės technologijų ir verslo mokykla</w:t>
      </w:r>
      <w:r w:rsidR="005C3670">
        <w:t>, Kp21</w:t>
      </w:r>
      <w:r>
        <w:t>)</w:t>
      </w:r>
      <w:r w:rsidR="00F313EC">
        <w:t xml:space="preserve"> </w:t>
      </w:r>
      <w:r w:rsidR="00F313EC" w:rsidRPr="00F313EC">
        <w:t>Plungė - Šiauliai; Šiauliai - Kaunas. Kaunas - Kaišiadorys; Kaišiadorys - Plungė. 26,74 Eur.</w:t>
      </w:r>
    </w:p>
    <w:p w14:paraId="2DE58A89" w14:textId="70C07D21" w:rsidR="000C28CA" w:rsidRDefault="000C28CA" w:rsidP="00F313EC">
      <w:pPr>
        <w:pStyle w:val="Sraopastraipa"/>
        <w:numPr>
          <w:ilvl w:val="0"/>
          <w:numId w:val="1"/>
        </w:numPr>
        <w:spacing w:line="387" w:lineRule="auto"/>
      </w:pPr>
      <w:r>
        <w:t>Neda Mockutė (</w:t>
      </w:r>
      <w:r w:rsidRPr="000C28CA">
        <w:t>Plungės akademiko Adolfo Jucio pagrindinė mokykla</w:t>
      </w:r>
      <w:r w:rsidR="005C3670">
        <w:t>, 7</w:t>
      </w:r>
      <w:r>
        <w:t>)</w:t>
      </w:r>
      <w:r w:rsidR="00F313EC" w:rsidRPr="00F313EC">
        <w:t xml:space="preserve"> Plungė - Šiauliai; Šiauliai - Kaunas. Kaunas - Kaišiadorys; Kaišiadorys - Plungė. 26,74 Eur.</w:t>
      </w:r>
    </w:p>
    <w:p w14:paraId="63AD974A" w14:textId="5A84F9D5" w:rsidR="000C28CA" w:rsidRDefault="000C28CA" w:rsidP="00F313EC">
      <w:pPr>
        <w:pStyle w:val="Sraopastraipa"/>
        <w:numPr>
          <w:ilvl w:val="0"/>
          <w:numId w:val="1"/>
        </w:numPr>
        <w:spacing w:line="387" w:lineRule="auto"/>
      </w:pPr>
      <w:r>
        <w:t>Saulė Maslauskaitė (Alsėdžių Stanislovo Narutavičiaus gimnazija, 12)</w:t>
      </w:r>
      <w:r w:rsidR="00F313EC">
        <w:t xml:space="preserve"> </w:t>
      </w:r>
      <w:r w:rsidR="00F313EC" w:rsidRPr="00F313EC">
        <w:t>Plungė - Šiauliai; Šiauliai - Kaunas. Kaunas - Kaišiadorys; Kaišiadorys - Plungė. 26,74 Eur.</w:t>
      </w:r>
    </w:p>
    <w:p w14:paraId="28C9FA5E" w14:textId="77777777" w:rsidR="00F313EC" w:rsidRDefault="000C28CA" w:rsidP="00F313EC">
      <w:pPr>
        <w:pStyle w:val="Sraopastraipa"/>
        <w:numPr>
          <w:ilvl w:val="0"/>
          <w:numId w:val="1"/>
        </w:numPr>
        <w:spacing w:line="387" w:lineRule="auto"/>
      </w:pPr>
      <w:r>
        <w:t>Emilija Toleikytė (Plungės „Saulės“ gimnazija, III D)</w:t>
      </w:r>
      <w:r w:rsidR="00F313EC">
        <w:t xml:space="preserve"> </w:t>
      </w:r>
      <w:r w:rsidR="00F313EC" w:rsidRPr="00F313EC">
        <w:t>Plungė - Šiauliai; Šiauliai - Kaunas. Kaunas - Kaišiadorys; Kaišiadorys - Plungė. 26,74 Eur.</w:t>
      </w:r>
    </w:p>
    <w:p w14:paraId="1943A510" w14:textId="67969E3F" w:rsidR="000C28CA" w:rsidRDefault="000C28CA" w:rsidP="00F313EC">
      <w:pPr>
        <w:spacing w:line="387" w:lineRule="auto"/>
        <w:ind w:left="0" w:firstLine="0"/>
      </w:pPr>
    </w:p>
    <w:p w14:paraId="10603862" w14:textId="565FC92A" w:rsidR="00035698" w:rsidRDefault="00035698" w:rsidP="00035698">
      <w:pPr>
        <w:spacing w:line="387" w:lineRule="auto"/>
      </w:pPr>
    </w:p>
    <w:p w14:paraId="47BDF705" w14:textId="77777777" w:rsidR="00035698" w:rsidRPr="00873064" w:rsidRDefault="00035698" w:rsidP="00035698">
      <w:pPr>
        <w:spacing w:line="387" w:lineRule="auto"/>
        <w:ind w:left="-567" w:firstLine="0"/>
      </w:pPr>
      <w:r>
        <w:t>LMS Plungės mokinių savivaldų informavimo centro pirmininkė</w:t>
      </w:r>
      <w:r>
        <w:tab/>
        <w:t xml:space="preserve">                                 Emilija Toleikytė</w:t>
      </w:r>
    </w:p>
    <w:p w14:paraId="33B527A0" w14:textId="77777777" w:rsidR="00035698" w:rsidRDefault="00035698" w:rsidP="00035698">
      <w:pPr>
        <w:spacing w:line="387" w:lineRule="auto"/>
      </w:pPr>
    </w:p>
    <w:p w14:paraId="6720ADDD" w14:textId="77777777" w:rsidR="00035698" w:rsidRPr="00873064" w:rsidRDefault="00035698" w:rsidP="00035698">
      <w:pPr>
        <w:spacing w:line="387" w:lineRule="auto"/>
        <w:ind w:left="0" w:firstLine="0"/>
      </w:pPr>
    </w:p>
    <w:sectPr w:rsidR="00035698" w:rsidRPr="008730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0" w:footer="0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E9A9A4" w14:textId="77777777" w:rsidR="00726461" w:rsidRDefault="00726461">
      <w:pPr>
        <w:spacing w:after="0" w:line="240" w:lineRule="auto"/>
      </w:pPr>
      <w:r>
        <w:separator/>
      </w:r>
    </w:p>
  </w:endnote>
  <w:endnote w:type="continuationSeparator" w:id="0">
    <w:p w14:paraId="377A4BEA" w14:textId="77777777" w:rsidR="00726461" w:rsidRDefault="00726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BFE106" w14:textId="77777777" w:rsidR="00FD0D41" w:rsidRDefault="00FD0D41">
    <w:pPr>
      <w:spacing w:after="0" w:line="259" w:lineRule="auto"/>
      <w:ind w:left="0" w:firstLine="0"/>
    </w:pPr>
    <w:r>
      <w:t>________________________________________________________________________________</w:t>
    </w:r>
    <w:r>
      <w:rPr>
        <w:sz w:val="20"/>
        <w:szCs w:val="20"/>
      </w:rPr>
      <w:t xml:space="preserve"> </w:t>
    </w:r>
  </w:p>
  <w:p w14:paraId="3628687D" w14:textId="77777777" w:rsidR="00FD0D41" w:rsidRDefault="00FD0D41">
    <w:pPr>
      <w:tabs>
        <w:tab w:val="center" w:pos="1718"/>
        <w:tab w:val="center" w:pos="4004"/>
        <w:tab w:val="center" w:pos="645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  <w:szCs w:val="22"/>
      </w:rPr>
      <w:tab/>
    </w:r>
    <w:r>
      <w:rPr>
        <w:sz w:val="20"/>
        <w:szCs w:val="20"/>
      </w:rPr>
      <w:t xml:space="preserve">Asociacija    </w:t>
    </w:r>
    <w:r>
      <w:rPr>
        <w:sz w:val="20"/>
        <w:szCs w:val="20"/>
      </w:rPr>
      <w:tab/>
      <w:t xml:space="preserve">Tel. +370 610 62865 </w:t>
    </w:r>
    <w:r>
      <w:rPr>
        <w:sz w:val="20"/>
        <w:szCs w:val="20"/>
      </w:rPr>
      <w:tab/>
      <w:t xml:space="preserve">Įm. kodas 191972732 </w:t>
    </w:r>
  </w:p>
  <w:p w14:paraId="473D5DEC" w14:textId="77777777" w:rsidR="00FD0D41" w:rsidRDefault="00FD0D41">
    <w:pPr>
      <w:spacing w:after="103" w:line="252" w:lineRule="auto"/>
      <w:ind w:left="1296" w:right="596" w:firstLine="0"/>
      <w:jc w:val="left"/>
    </w:pPr>
    <w:r>
      <w:rPr>
        <w:sz w:val="20"/>
        <w:szCs w:val="20"/>
      </w:rPr>
      <w:t xml:space="preserve">Konstitucijos pr. 25, </w:t>
    </w:r>
    <w:r>
      <w:rPr>
        <w:sz w:val="20"/>
        <w:szCs w:val="20"/>
      </w:rPr>
      <w:tab/>
      <w:t xml:space="preserve">Faks. +370 5 272 56 51 </w:t>
    </w:r>
    <w:r>
      <w:rPr>
        <w:sz w:val="20"/>
        <w:szCs w:val="20"/>
      </w:rPr>
      <w:tab/>
      <w:t>A/S LT84 7044 0600 0136 9875 LT-08105 Vilnius</w:t>
    </w:r>
    <w:r>
      <w:t xml:space="preserve"> </w:t>
    </w:r>
    <w:r>
      <w:tab/>
    </w:r>
    <w:r>
      <w:rPr>
        <w:sz w:val="20"/>
        <w:szCs w:val="20"/>
      </w:rPr>
      <w:t>El. p. lms@moksleiviai.lt</w:t>
    </w:r>
    <w:r>
      <w:t xml:space="preserve"> </w:t>
    </w:r>
    <w:r>
      <w:tab/>
    </w:r>
    <w:r>
      <w:rPr>
        <w:sz w:val="20"/>
        <w:szCs w:val="20"/>
      </w:rPr>
      <w:t>AB SEB bankas, b/k 70440</w:t>
    </w:r>
    <w:r>
      <w:t xml:space="preserve"> </w:t>
    </w:r>
    <w:r>
      <w:rPr>
        <w:sz w:val="20"/>
        <w:szCs w:val="20"/>
      </w:rPr>
      <w:t xml:space="preserve">www.moksleiviai.lt </w:t>
    </w:r>
  </w:p>
  <w:p w14:paraId="184910C3" w14:textId="77777777" w:rsidR="00FD0D41" w:rsidRDefault="00FD0D41">
    <w:pPr>
      <w:spacing w:after="0" w:line="259" w:lineRule="auto"/>
      <w:ind w:left="3164" w:firstLine="0"/>
      <w:jc w:val="left"/>
    </w:pPr>
    <w:r>
      <w:rPr>
        <w:sz w:val="20"/>
        <w:szCs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8DFAD" w14:textId="77777777" w:rsidR="00FD0D41" w:rsidRDefault="00726461">
    <w:pPr>
      <w:spacing w:after="0" w:line="259" w:lineRule="auto"/>
      <w:ind w:left="0" w:firstLine="0"/>
      <w:jc w:val="left"/>
    </w:pPr>
    <w:r>
      <w:pict w14:anchorId="509158A4">
        <v:rect id="_x0000_i1026" style="width:0;height:1.5pt" o:hralign="center" o:hrstd="t" o:hr="t" fillcolor="#a0a0a0" stroked="f"/>
      </w:pict>
    </w:r>
  </w:p>
  <w:p w14:paraId="7D99C244" w14:textId="77777777" w:rsidR="00FD0D41" w:rsidRDefault="00FD0D41">
    <w:pPr>
      <w:spacing w:after="0" w:line="259" w:lineRule="auto"/>
      <w:ind w:left="0" w:firstLine="0"/>
      <w:jc w:val="left"/>
      <w:rPr>
        <w:sz w:val="8"/>
        <w:szCs w:val="8"/>
      </w:rPr>
    </w:pPr>
  </w:p>
  <w:tbl>
    <w:tblPr>
      <w:tblStyle w:val="a0"/>
      <w:tblW w:w="9638" w:type="dxa"/>
      <w:tblInd w:w="-11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3212"/>
      <w:gridCol w:w="3213"/>
      <w:gridCol w:w="3213"/>
    </w:tblGrid>
    <w:tr w:rsidR="00FD0D41" w14:paraId="771AE7BE" w14:textId="77777777">
      <w:tc>
        <w:tcPr>
          <w:tcW w:w="3212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EBEA36A" w14:textId="77777777" w:rsidR="00FD0D41" w:rsidRDefault="00FD0D4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192" w:lineRule="auto"/>
            <w:ind w:left="0" w:firstLine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Asociacija</w:t>
          </w:r>
        </w:p>
      </w:tc>
      <w:tc>
        <w:tcPr>
          <w:tcW w:w="3212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428FE4F6" w14:textId="77777777" w:rsidR="00FD0D41" w:rsidRDefault="00FD0D4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192" w:lineRule="auto"/>
            <w:ind w:left="0" w:firstLine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Tel. +370 647 28547</w:t>
          </w:r>
        </w:p>
      </w:tc>
      <w:tc>
        <w:tcPr>
          <w:tcW w:w="3212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254F87D6" w14:textId="77777777" w:rsidR="00FD0D41" w:rsidRDefault="00FD0D4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192" w:lineRule="auto"/>
            <w:ind w:left="0" w:firstLine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Įm. kodas 191972732</w:t>
          </w:r>
        </w:p>
      </w:tc>
    </w:tr>
    <w:tr w:rsidR="00FD0D41" w14:paraId="2B46FE48" w14:textId="77777777">
      <w:tc>
        <w:tcPr>
          <w:tcW w:w="3212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E395D68" w14:textId="77777777" w:rsidR="00FD0D41" w:rsidRDefault="00FD0D4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192" w:lineRule="auto"/>
            <w:ind w:left="0" w:firstLine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Konstitucijos pr. 25,</w:t>
          </w:r>
        </w:p>
      </w:tc>
      <w:tc>
        <w:tcPr>
          <w:tcW w:w="3212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9C14282" w14:textId="77777777" w:rsidR="00FD0D41" w:rsidRDefault="00FD0D4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192" w:lineRule="auto"/>
            <w:ind w:left="0" w:firstLine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El. p. </w:t>
          </w:r>
          <w:hyperlink r:id="rId1">
            <w:r>
              <w:rPr>
                <w:color w:val="1155CC"/>
                <w:sz w:val="20"/>
                <w:szCs w:val="20"/>
                <w:u w:val="single"/>
              </w:rPr>
              <w:t>lms@moksleiviai.lt</w:t>
            </w:r>
          </w:hyperlink>
        </w:p>
      </w:tc>
      <w:tc>
        <w:tcPr>
          <w:tcW w:w="3212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66216C5C" w14:textId="77777777" w:rsidR="00FD0D41" w:rsidRDefault="00FD0D4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192" w:lineRule="auto"/>
            <w:ind w:left="0" w:firstLine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A. s. LT84 7044 0600 0136 9875</w:t>
          </w:r>
        </w:p>
      </w:tc>
    </w:tr>
    <w:tr w:rsidR="00FD0D41" w14:paraId="0300D42A" w14:textId="77777777">
      <w:tc>
        <w:tcPr>
          <w:tcW w:w="3212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D95E978" w14:textId="77777777" w:rsidR="00FD0D41" w:rsidRDefault="00FD0D4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192" w:lineRule="auto"/>
            <w:ind w:left="0" w:firstLine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LT-08105 Vilnius</w:t>
          </w:r>
        </w:p>
      </w:tc>
      <w:tc>
        <w:tcPr>
          <w:tcW w:w="3212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B2A8E36" w14:textId="77777777" w:rsidR="00FD0D41" w:rsidRDefault="0072646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192" w:lineRule="auto"/>
            <w:ind w:left="0" w:firstLine="0"/>
            <w:jc w:val="left"/>
            <w:rPr>
              <w:sz w:val="20"/>
              <w:szCs w:val="20"/>
            </w:rPr>
          </w:pPr>
          <w:hyperlink r:id="rId2">
            <w:r w:rsidR="00FD0D41">
              <w:rPr>
                <w:color w:val="1155CC"/>
                <w:sz w:val="20"/>
                <w:szCs w:val="20"/>
                <w:u w:val="single"/>
              </w:rPr>
              <w:t>www.moksleiviai.lt</w:t>
            </w:r>
          </w:hyperlink>
        </w:p>
      </w:tc>
      <w:tc>
        <w:tcPr>
          <w:tcW w:w="3212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A9EA3DC" w14:textId="77777777" w:rsidR="00FD0D41" w:rsidRDefault="00FD0D4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192" w:lineRule="auto"/>
            <w:ind w:left="0" w:firstLine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AB SEB bankas, b. k. 70440</w:t>
          </w:r>
        </w:p>
      </w:tc>
    </w:tr>
  </w:tbl>
  <w:p w14:paraId="51D80D4C" w14:textId="77777777" w:rsidR="00FD0D41" w:rsidRDefault="00FD0D41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FC9A6" w14:textId="77777777" w:rsidR="00FD0D41" w:rsidRDefault="00FD0D41">
    <w:pPr>
      <w:pBdr>
        <w:bottom w:val="single" w:sz="12" w:space="1" w:color="000000"/>
      </w:pBdr>
      <w:spacing w:after="0" w:line="259" w:lineRule="auto"/>
      <w:ind w:left="0" w:firstLine="0"/>
    </w:pPr>
  </w:p>
  <w:tbl>
    <w:tblPr>
      <w:tblStyle w:val="a1"/>
      <w:tblW w:w="9632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210"/>
      <w:gridCol w:w="3211"/>
      <w:gridCol w:w="3211"/>
    </w:tblGrid>
    <w:tr w:rsidR="00FD0D41" w14:paraId="659C1D92" w14:textId="77777777">
      <w:tc>
        <w:tcPr>
          <w:tcW w:w="3210" w:type="dxa"/>
        </w:tcPr>
        <w:p w14:paraId="30F7951C" w14:textId="77777777" w:rsidR="00FD0D41" w:rsidRDefault="00FD0D41">
          <w:pPr>
            <w:spacing w:line="259" w:lineRule="auto"/>
            <w:ind w:left="0" w:firstLine="0"/>
          </w:pPr>
          <w:r>
            <w:rPr>
              <w:sz w:val="20"/>
              <w:szCs w:val="20"/>
            </w:rPr>
            <w:t xml:space="preserve">Asociacija    </w:t>
          </w:r>
        </w:p>
      </w:tc>
      <w:tc>
        <w:tcPr>
          <w:tcW w:w="3211" w:type="dxa"/>
        </w:tcPr>
        <w:p w14:paraId="252028AB" w14:textId="77777777" w:rsidR="00FD0D41" w:rsidRDefault="00FD0D41">
          <w:pPr>
            <w:spacing w:line="259" w:lineRule="auto"/>
            <w:ind w:left="0" w:firstLine="0"/>
          </w:pPr>
          <w:r>
            <w:rPr>
              <w:sz w:val="20"/>
              <w:szCs w:val="20"/>
            </w:rPr>
            <w:t>Tel. +370 610 62865</w:t>
          </w:r>
        </w:p>
      </w:tc>
      <w:tc>
        <w:tcPr>
          <w:tcW w:w="3211" w:type="dxa"/>
        </w:tcPr>
        <w:p w14:paraId="5DC4E543" w14:textId="77777777" w:rsidR="00FD0D41" w:rsidRDefault="00FD0D41">
          <w:pPr>
            <w:spacing w:line="259" w:lineRule="auto"/>
            <w:ind w:left="0" w:firstLine="0"/>
          </w:pPr>
          <w:r>
            <w:rPr>
              <w:sz w:val="20"/>
              <w:szCs w:val="20"/>
            </w:rPr>
            <w:t>Įm. kodas 191972732</w:t>
          </w:r>
        </w:p>
      </w:tc>
    </w:tr>
    <w:tr w:rsidR="00FD0D41" w14:paraId="54655494" w14:textId="77777777">
      <w:tc>
        <w:tcPr>
          <w:tcW w:w="3210" w:type="dxa"/>
        </w:tcPr>
        <w:p w14:paraId="312748E6" w14:textId="77777777" w:rsidR="00FD0D41" w:rsidRDefault="00FD0D41">
          <w:pPr>
            <w:spacing w:line="259" w:lineRule="auto"/>
            <w:ind w:left="0" w:firstLine="0"/>
          </w:pPr>
          <w:r>
            <w:rPr>
              <w:sz w:val="20"/>
              <w:szCs w:val="20"/>
            </w:rPr>
            <w:t>Konstitucijos pr. 25,</w:t>
          </w:r>
        </w:p>
      </w:tc>
      <w:tc>
        <w:tcPr>
          <w:tcW w:w="3211" w:type="dxa"/>
        </w:tcPr>
        <w:p w14:paraId="4B2477BF" w14:textId="77777777" w:rsidR="00FD0D41" w:rsidRDefault="00FD0D41">
          <w:pPr>
            <w:spacing w:line="259" w:lineRule="auto"/>
            <w:ind w:left="0" w:firstLine="0"/>
          </w:pPr>
          <w:r>
            <w:rPr>
              <w:sz w:val="20"/>
              <w:szCs w:val="20"/>
            </w:rPr>
            <w:t>El. p. lms@moksleiviai.lt</w:t>
          </w:r>
        </w:p>
      </w:tc>
      <w:tc>
        <w:tcPr>
          <w:tcW w:w="3211" w:type="dxa"/>
        </w:tcPr>
        <w:p w14:paraId="5112AC35" w14:textId="77777777" w:rsidR="00FD0D41" w:rsidRDefault="00FD0D41">
          <w:pPr>
            <w:spacing w:line="259" w:lineRule="auto"/>
            <w:ind w:left="0" w:firstLine="0"/>
          </w:pPr>
          <w:r>
            <w:rPr>
              <w:sz w:val="20"/>
              <w:szCs w:val="20"/>
            </w:rPr>
            <w:t>A. s. LT84 7044 0600 0136 9875</w:t>
          </w:r>
        </w:p>
      </w:tc>
    </w:tr>
    <w:tr w:rsidR="00FD0D41" w14:paraId="1EB56FB7" w14:textId="77777777">
      <w:tc>
        <w:tcPr>
          <w:tcW w:w="3210" w:type="dxa"/>
        </w:tcPr>
        <w:p w14:paraId="4E6A9E1D" w14:textId="77777777" w:rsidR="00FD0D41" w:rsidRDefault="00FD0D41">
          <w:pPr>
            <w:spacing w:line="259" w:lineRule="auto"/>
            <w:ind w:left="0" w:firstLine="0"/>
          </w:pPr>
          <w:r>
            <w:rPr>
              <w:sz w:val="20"/>
              <w:szCs w:val="20"/>
            </w:rPr>
            <w:t>LT-08105 Vilnius</w:t>
          </w:r>
        </w:p>
      </w:tc>
      <w:tc>
        <w:tcPr>
          <w:tcW w:w="3211" w:type="dxa"/>
        </w:tcPr>
        <w:p w14:paraId="6B408B09" w14:textId="77777777" w:rsidR="00FD0D41" w:rsidRDefault="00FD0D41">
          <w:pPr>
            <w:spacing w:line="259" w:lineRule="auto"/>
            <w:ind w:left="0" w:firstLine="0"/>
          </w:pPr>
          <w:r>
            <w:rPr>
              <w:sz w:val="20"/>
              <w:szCs w:val="20"/>
            </w:rPr>
            <w:t>www.moksleiviai.lt</w:t>
          </w:r>
        </w:p>
      </w:tc>
      <w:tc>
        <w:tcPr>
          <w:tcW w:w="3211" w:type="dxa"/>
        </w:tcPr>
        <w:p w14:paraId="2622C392" w14:textId="77777777" w:rsidR="00FD0D41" w:rsidRDefault="00FD0D41">
          <w:pPr>
            <w:spacing w:line="259" w:lineRule="auto"/>
            <w:ind w:left="0" w:firstLine="0"/>
          </w:pPr>
          <w:r>
            <w:rPr>
              <w:sz w:val="20"/>
              <w:szCs w:val="20"/>
            </w:rPr>
            <w:t>AB SEB bankas, b. k. 70440</w:t>
          </w:r>
        </w:p>
      </w:tc>
    </w:tr>
  </w:tbl>
  <w:p w14:paraId="318B7162" w14:textId="77777777" w:rsidR="00FD0D41" w:rsidRDefault="00FD0D41">
    <w:pPr>
      <w:tabs>
        <w:tab w:val="center" w:pos="1718"/>
        <w:tab w:val="center" w:pos="4004"/>
        <w:tab w:val="center" w:pos="6450"/>
      </w:tabs>
      <w:spacing w:after="0" w:line="259" w:lineRule="auto"/>
      <w:ind w:left="0" w:firstLine="0"/>
      <w:jc w:val="left"/>
    </w:pPr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07D6D" w14:textId="77777777" w:rsidR="00726461" w:rsidRDefault="00726461">
      <w:pPr>
        <w:spacing w:after="0" w:line="240" w:lineRule="auto"/>
      </w:pPr>
      <w:r>
        <w:separator/>
      </w:r>
    </w:p>
  </w:footnote>
  <w:footnote w:type="continuationSeparator" w:id="0">
    <w:p w14:paraId="33836FE7" w14:textId="77777777" w:rsidR="00726461" w:rsidRDefault="00726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252E4C" w14:textId="77777777" w:rsidR="00FD0D41" w:rsidRDefault="00FD0D41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36624E21" wp14:editId="745C10F7">
              <wp:simplePos x="0" y="0"/>
              <wp:positionH relativeFrom="page">
                <wp:posOffset>1062533</wp:posOffset>
              </wp:positionH>
              <wp:positionV relativeFrom="page">
                <wp:posOffset>280035</wp:posOffset>
              </wp:positionV>
              <wp:extent cx="6158230" cy="1155827"/>
              <wp:effectExtent l="0" t="0" r="0" b="0"/>
              <wp:wrapSquare wrapText="bothSides" distT="0" distB="0" distL="114300" distR="114300"/>
              <wp:docPr id="2" name="Grupė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8230" cy="1155827"/>
                        <a:chOff x="2266885" y="3202087"/>
                        <a:chExt cx="6158230" cy="1155827"/>
                      </a:xfrm>
                    </wpg:grpSpPr>
                    <wpg:grpSp>
                      <wpg:cNvPr id="15" name="Grupė 15"/>
                      <wpg:cNvGrpSpPr/>
                      <wpg:grpSpPr>
                        <a:xfrm>
                          <a:off x="2266885" y="3202087"/>
                          <a:ext cx="6158230" cy="1155827"/>
                          <a:chOff x="2266885" y="3202087"/>
                          <a:chExt cx="6158230" cy="1155827"/>
                        </a:xfrm>
                      </wpg:grpSpPr>
                      <wps:wsp>
                        <wps:cNvPr id="16" name="Stačiakampis 16"/>
                        <wps:cNvSpPr/>
                        <wps:spPr>
                          <a:xfrm>
                            <a:off x="2266885" y="3202087"/>
                            <a:ext cx="6158225" cy="115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5011F4E" w14:textId="77777777" w:rsidR="00FD0D41" w:rsidRDefault="00FD0D41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17" name="Grupė 17"/>
                        <wpg:cNvGrpSpPr/>
                        <wpg:grpSpPr>
                          <a:xfrm>
                            <a:off x="2266885" y="3202087"/>
                            <a:ext cx="6158230" cy="1155827"/>
                            <a:chOff x="2266885" y="3202087"/>
                            <a:chExt cx="6158230" cy="1155827"/>
                          </a:xfrm>
                        </wpg:grpSpPr>
                        <wps:wsp>
                          <wps:cNvPr id="18" name="Stačiakampis 18"/>
                          <wps:cNvSpPr/>
                          <wps:spPr>
                            <a:xfrm>
                              <a:off x="2266885" y="3202087"/>
                              <a:ext cx="6158225" cy="1155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5B1DD65" w14:textId="77777777" w:rsidR="00FD0D41" w:rsidRDefault="00FD0D41">
                                <w:pPr>
                                  <w:spacing w:after="0" w:line="240" w:lineRule="auto"/>
                                  <w:ind w:lef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9" name="Grupė 19"/>
                          <wpg:cNvGrpSpPr/>
                          <wpg:grpSpPr>
                            <a:xfrm>
                              <a:off x="2266885" y="3202087"/>
                              <a:ext cx="6158230" cy="1155827"/>
                              <a:chOff x="2266885" y="3202087"/>
                              <a:chExt cx="6158230" cy="1186507"/>
                            </a:xfrm>
                          </wpg:grpSpPr>
                          <wps:wsp>
                            <wps:cNvPr id="20" name="Stačiakampis 20"/>
                            <wps:cNvSpPr/>
                            <wps:spPr>
                              <a:xfrm>
                                <a:off x="2266885" y="3202087"/>
                                <a:ext cx="6158225" cy="1186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A5A835C" w14:textId="77777777" w:rsidR="00FD0D41" w:rsidRDefault="00FD0D41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21" name="Grupė 21"/>
                            <wpg:cNvGrpSpPr/>
                            <wpg:grpSpPr>
                              <a:xfrm>
                                <a:off x="2266885" y="3202087"/>
                                <a:ext cx="6158230" cy="1186507"/>
                                <a:chOff x="0" y="0"/>
                                <a:chExt cx="6158230" cy="1186507"/>
                              </a:xfrm>
                            </wpg:grpSpPr>
                            <wps:wsp>
                              <wps:cNvPr id="22" name="Stačiakampis 22"/>
                              <wps:cNvSpPr/>
                              <wps:spPr>
                                <a:xfrm>
                                  <a:off x="0" y="0"/>
                                  <a:ext cx="6158225" cy="1155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7A71A8E" w14:textId="77777777" w:rsidR="00FD0D41" w:rsidRDefault="00FD0D41">
                                    <w:pPr>
                                      <w:spacing w:after="0" w:line="240" w:lineRule="auto"/>
                                      <w:ind w:lef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23" name="Stačiakampis 23"/>
                              <wps:cNvSpPr/>
                              <wps:spPr>
                                <a:xfrm>
                                  <a:off x="18288" y="962127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027533E" w14:textId="77777777" w:rsidR="00FD0D41" w:rsidRDefault="00FD0D41">
                                    <w:pPr>
                                      <w:spacing w:after="160" w:line="258" w:lineRule="auto"/>
                                      <w:ind w:left="0" w:firstLine="0"/>
                                      <w:jc w:val="left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24" name="Laisva forma 24"/>
                              <wps:cNvSpPr/>
                              <wps:spPr>
                                <a:xfrm>
                                  <a:off x="0" y="1143635"/>
                                  <a:ext cx="6158230" cy="121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158230" h="12192" extrusionOk="0">
                                      <a:moveTo>
                                        <a:pt x="0" y="0"/>
                                      </a:moveTo>
                                      <a:lnTo>
                                        <a:pt x="6158230" y="0"/>
                                      </a:lnTo>
                                      <a:lnTo>
                                        <a:pt x="6158230" y="12192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5" name="Shape 22"/>
                                <pic:cNvPicPr preferRelativeResize="0"/>
                              </pic:nvPicPr>
                              <pic:blipFill rotWithShape="1">
                                <a:blip r:embed="rId1">
                                  <a:alphaModFix/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1732102" y="0"/>
                                  <a:ext cx="2399665" cy="11188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6624E21" id="Grupė 2" o:spid="_x0000_s1026" style="position:absolute;margin-left:83.65pt;margin-top:22.05pt;width:484.9pt;height:91pt;z-index:251659264;mso-position-horizontal-relative:page;mso-position-vertical-relative:page" coordorigin="22668,32020" coordsize="61582,11558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">
              <v:group id="Grupė 15" o:spid="_x0000_s1027" style="position:absolute;left:22668;top:32020;width:61583;height:11559" coordorigin="22668,32020" coordsize="61582,11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rect id="Stačiakampis 16" o:spid="_x0000_s1028" style="position:absolute;left:22668;top:32020;width:61583;height:11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" filled="f" stroked="f">
                  <v:textbox inset="2.53958mm,2.53958mm,2.53958mm,2.53958mm">
                    <w:txbxContent>
                      <w:p w14:paraId="05011F4E" w14:textId="77777777" w:rsidR="00FD0D41" w:rsidRDefault="00FD0D41">
                        <w:pPr>
                          <w:spacing w:after="0" w:line="240" w:lineRule="auto"/>
                          <w:ind w:left="0" w:firstLine="0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ė 17" o:spid="_x0000_s1029" style="position:absolute;left:22668;top:32020;width:61583;height:11559" coordorigin="22668,32020" coordsize="61582,11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rect id="Stačiakampis 18" o:spid="_x0000_s1030" style="position:absolute;left:22668;top:32020;width:61583;height:11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" filled="f" stroked="f">
                    <v:textbox inset="2.53958mm,2.53958mm,2.53958mm,2.53958mm">
                      <w:txbxContent>
                        <w:p w14:paraId="75B1DD65" w14:textId="77777777" w:rsidR="00FD0D41" w:rsidRDefault="00FD0D41">
                          <w:pPr>
                            <w:spacing w:after="0" w:line="240" w:lineRule="auto"/>
                            <w:ind w:left="0" w:firstLine="0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group id="Grupė 19" o:spid="_x0000_s1031" style="position:absolute;left:22668;top:32020;width:61583;height:11559" coordorigin="22668,32020" coordsize="61582,11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rect id="Stačiakampis 20" o:spid="_x0000_s1032" style="position:absolute;left:22668;top:32020;width:61583;height:11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" filled="f" stroked="f">
                      <v:textbox inset="2.53958mm,2.53958mm,2.53958mm,2.53958mm">
                        <w:txbxContent>
                          <w:p w14:paraId="3A5A835C" w14:textId="77777777" w:rsidR="00FD0D41" w:rsidRDefault="00FD0D41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  <v:group id="Grupė 21" o:spid="_x0000_s1033" style="position:absolute;left:22668;top:32020;width:61583;height:11865" coordsize="61582,11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<v:rect id="Stačiakampis 22" o:spid="_x0000_s1034" style="position:absolute;width:61582;height:115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" filled="f" stroked="f">
                        <v:textbox inset="2.53958mm,2.53958mm,2.53958mm,2.53958mm">
                          <w:txbxContent>
                            <w:p w14:paraId="47A71A8E" w14:textId="77777777" w:rsidR="00FD0D41" w:rsidRDefault="00FD0D41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v:textbox>
                      </v:rect>
                      <v:rect id="Stačiakampis 23" o:spid="_x0000_s1035" style="position:absolute;left:182;top:9621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      <v:textbox inset="0,0,0,0">
                          <w:txbxContent>
                            <w:p w14:paraId="1027533E" w14:textId="77777777" w:rsidR="00FD0D41" w:rsidRDefault="00FD0D41">
                              <w:pPr>
                                <w:spacing w:after="160" w:line="258" w:lineRule="auto"/>
                                <w:ind w:left="0" w:firstLine="0"/>
                                <w:jc w:val="left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Laisva forma 24" o:spid="_x0000_s1036" style="position:absolute;top:11436;width:61582;height:122;visibility:visible;mso-wrap-style:square;v-text-anchor:middle" coordsize="6158230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" path="m,l6158230,r,12192l,12192,,e" fillcolor="black" stroked="f">
                        <v:path arrowok="t" o:extrusionok="f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Shape 22" o:spid="_x0000_s1037" type="#_x0000_t75" style="position:absolute;left:17321;width:23996;height:1118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">
                        <v:imagedata r:id="rId2" o:title=""/>
                      </v:shape>
                    </v:group>
                  </v:group>
                </v:group>
              </v:group>
              <w10:wrap type="square" anchorx="page" anchory="page"/>
            </v:group>
          </w:pict>
        </mc:Fallback>
      </mc:AlternateConten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2F3146" w14:textId="77777777" w:rsidR="00FD0D41" w:rsidRDefault="00FD0D41">
    <w:pPr>
      <w:ind w:left="0" w:firstLine="0"/>
    </w:pPr>
  </w:p>
  <w:p w14:paraId="1A821B6E" w14:textId="77777777" w:rsidR="00FD0D41" w:rsidRDefault="00FD0D41">
    <w:pPr>
      <w:spacing w:after="0" w:line="259" w:lineRule="auto"/>
      <w:ind w:left="0" w:firstLine="0"/>
      <w:jc w:val="center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114300" distB="114300" distL="114300" distR="114300" wp14:anchorId="0B03D0CA" wp14:editId="2C6D8F01">
          <wp:extent cx="2375055" cy="1196829"/>
          <wp:effectExtent l="0" t="0" r="0" b="0"/>
          <wp:docPr id="3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l="21399" t="17943" r="19050" b="21964"/>
                  <a:stretch>
                    <a:fillRect/>
                  </a:stretch>
                </pic:blipFill>
                <pic:spPr>
                  <a:xfrm>
                    <a:off x="0" y="0"/>
                    <a:ext cx="2375055" cy="119682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</w:rPr>
      <w:t xml:space="preserve"> </w:t>
    </w:r>
    <w:r w:rsidR="00726461">
      <w:pict w14:anchorId="0213E6FE">
        <v:rect id="_x0000_i1025" style="width:0;height:1.5pt" o:hralign="center" o:hrstd="t" o:hr="t" fillcolor="#a0a0a0" stroked="f"/>
      </w:pict>
    </w:r>
  </w:p>
  <w:p w14:paraId="0C630C01" w14:textId="77777777" w:rsidR="00FD0D41" w:rsidRDefault="00FD0D41">
    <w:pPr>
      <w:spacing w:after="0" w:line="259" w:lineRule="auto"/>
      <w:ind w:left="0" w:firstLine="0"/>
      <w:jc w:val="left"/>
      <w:rPr>
        <w:rFonts w:ascii="Arial" w:eastAsia="Arial" w:hAnsi="Arial" w:cs="Arial"/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FE813" w14:textId="77777777" w:rsidR="00FD0D41" w:rsidRDefault="00FD0D41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73027886" wp14:editId="40D6A191">
              <wp:simplePos x="0" y="0"/>
              <wp:positionH relativeFrom="page">
                <wp:posOffset>1062533</wp:posOffset>
              </wp:positionH>
              <wp:positionV relativeFrom="page">
                <wp:posOffset>280035</wp:posOffset>
              </wp:positionV>
              <wp:extent cx="6158230" cy="1155827"/>
              <wp:effectExtent l="0" t="0" r="0" b="0"/>
              <wp:wrapSquare wrapText="bothSides" distT="0" distB="0" distL="114300" distR="114300"/>
              <wp:docPr id="1" name="Grupė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8230" cy="1155827"/>
                        <a:chOff x="2266885" y="3202087"/>
                        <a:chExt cx="6158230" cy="1155827"/>
                      </a:xfrm>
                    </wpg:grpSpPr>
                    <wpg:grpSp>
                      <wpg:cNvPr id="4" name="Grupė 2"/>
                      <wpg:cNvGrpSpPr/>
                      <wpg:grpSpPr>
                        <a:xfrm>
                          <a:off x="2266885" y="3202087"/>
                          <a:ext cx="6158230" cy="1155827"/>
                          <a:chOff x="2266885" y="3202087"/>
                          <a:chExt cx="6158230" cy="1155827"/>
                        </a:xfrm>
                      </wpg:grpSpPr>
                      <wps:wsp>
                        <wps:cNvPr id="5" name="Stačiakampis 4"/>
                        <wps:cNvSpPr/>
                        <wps:spPr>
                          <a:xfrm>
                            <a:off x="2266885" y="3202087"/>
                            <a:ext cx="6158225" cy="115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CFE9EFA" w14:textId="77777777" w:rsidR="00FD0D41" w:rsidRDefault="00FD0D41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ė 5"/>
                        <wpg:cNvGrpSpPr/>
                        <wpg:grpSpPr>
                          <a:xfrm>
                            <a:off x="2266885" y="3202087"/>
                            <a:ext cx="6158230" cy="1155827"/>
                            <a:chOff x="2266885" y="3202087"/>
                            <a:chExt cx="6158230" cy="1155827"/>
                          </a:xfrm>
                        </wpg:grpSpPr>
                        <wps:wsp>
                          <wps:cNvPr id="7" name="Stačiakampis 6"/>
                          <wps:cNvSpPr/>
                          <wps:spPr>
                            <a:xfrm>
                              <a:off x="2266885" y="3202087"/>
                              <a:ext cx="6158225" cy="1155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6D16C90" w14:textId="77777777" w:rsidR="00FD0D41" w:rsidRDefault="00FD0D41">
                                <w:pPr>
                                  <w:spacing w:after="0" w:line="240" w:lineRule="auto"/>
                                  <w:ind w:lef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8" name="Grupė 7"/>
                          <wpg:cNvGrpSpPr/>
                          <wpg:grpSpPr>
                            <a:xfrm>
                              <a:off x="2266885" y="3202087"/>
                              <a:ext cx="6158230" cy="1155827"/>
                              <a:chOff x="2266885" y="3202087"/>
                              <a:chExt cx="6158230" cy="1186507"/>
                            </a:xfrm>
                          </wpg:grpSpPr>
                          <wps:wsp>
                            <wps:cNvPr id="9" name="Stačiakampis 8"/>
                            <wps:cNvSpPr/>
                            <wps:spPr>
                              <a:xfrm>
                                <a:off x="2266885" y="3202087"/>
                                <a:ext cx="6158225" cy="1186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FC7582E" w14:textId="77777777" w:rsidR="00FD0D41" w:rsidRDefault="00FD0D41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10" name="Grupė 9"/>
                            <wpg:cNvGrpSpPr/>
                            <wpg:grpSpPr>
                              <a:xfrm>
                                <a:off x="2266885" y="3202087"/>
                                <a:ext cx="6158230" cy="1186507"/>
                                <a:chOff x="0" y="0"/>
                                <a:chExt cx="6158230" cy="1186507"/>
                              </a:xfrm>
                            </wpg:grpSpPr>
                            <wps:wsp>
                              <wps:cNvPr id="11" name="Stačiakampis 10"/>
                              <wps:cNvSpPr/>
                              <wps:spPr>
                                <a:xfrm>
                                  <a:off x="0" y="0"/>
                                  <a:ext cx="6158225" cy="1155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AC9A541" w14:textId="77777777" w:rsidR="00FD0D41" w:rsidRDefault="00FD0D41">
                                    <w:pPr>
                                      <w:spacing w:after="0" w:line="240" w:lineRule="auto"/>
                                      <w:ind w:lef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2" name="Stačiakampis 11"/>
                              <wps:cNvSpPr/>
                              <wps:spPr>
                                <a:xfrm>
                                  <a:off x="18288" y="962127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D442C8" w14:textId="77777777" w:rsidR="00FD0D41" w:rsidRDefault="00FD0D41">
                                    <w:pPr>
                                      <w:spacing w:after="160" w:line="258" w:lineRule="auto"/>
                                      <w:ind w:left="0" w:firstLine="0"/>
                                      <w:jc w:val="left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13" name="Laisva forma 12"/>
                              <wps:cNvSpPr/>
                              <wps:spPr>
                                <a:xfrm>
                                  <a:off x="0" y="1143635"/>
                                  <a:ext cx="6158230" cy="121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158230" h="12192" extrusionOk="0">
                                      <a:moveTo>
                                        <a:pt x="0" y="0"/>
                                      </a:moveTo>
                                      <a:lnTo>
                                        <a:pt x="6158230" y="0"/>
                                      </a:lnTo>
                                      <a:lnTo>
                                        <a:pt x="6158230" y="12192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4" name="Shape 12"/>
                                <pic:cNvPicPr preferRelativeResize="0"/>
                              </pic:nvPicPr>
                              <pic:blipFill rotWithShape="1">
                                <a:blip r:embed="rId1">
                                  <a:alphaModFix/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1732102" y="0"/>
                                  <a:ext cx="2399665" cy="11188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3027886" id="Grupė 1" o:spid="_x0000_s1038" style="position:absolute;margin-left:83.65pt;margin-top:22.05pt;width:484.9pt;height:91pt;z-index:251658240;mso-position-horizontal-relative:page;mso-position-vertical-relative:page" coordorigin="22668,32020" coordsize="61582,11558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">
              <v:group id="_x0000_s1039" style="position:absolute;left:22668;top:32020;width:61583;height:11559" coordorigin="22668,32020" coordsize="61582,11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rect id="Stačiakampis 4" o:spid="_x0000_s1040" style="position:absolute;left:22668;top:32020;width:61583;height:11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<v:textbox inset="2.53958mm,2.53958mm,2.53958mm,2.53958mm">
                    <w:txbxContent>
                      <w:p w14:paraId="5CFE9EFA" w14:textId="77777777" w:rsidR="00FD0D41" w:rsidRDefault="00FD0D41">
                        <w:pPr>
                          <w:spacing w:after="0" w:line="240" w:lineRule="auto"/>
                          <w:ind w:left="0" w:firstLine="0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ė 5" o:spid="_x0000_s1041" style="position:absolute;left:22668;top:32020;width:61583;height:11559" coordorigin="22668,32020" coordsize="61582,11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Stačiakampis 6" o:spid="_x0000_s1042" style="position:absolute;left:22668;top:32020;width:61583;height:11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" filled="f" stroked="f">
                    <v:textbox inset="2.53958mm,2.53958mm,2.53958mm,2.53958mm">
                      <w:txbxContent>
                        <w:p w14:paraId="56D16C90" w14:textId="77777777" w:rsidR="00FD0D41" w:rsidRDefault="00FD0D41">
                          <w:pPr>
                            <w:spacing w:after="0" w:line="240" w:lineRule="auto"/>
                            <w:ind w:left="0" w:firstLine="0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group id="Grupė 7" o:spid="_x0000_s1043" style="position:absolute;left:22668;top:32020;width:61583;height:11559" coordorigin="22668,32020" coordsize="61582,11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rect id="Stačiakampis 8" o:spid="_x0000_s1044" style="position:absolute;left:22668;top:32020;width:61583;height:11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6FC7582E" w14:textId="77777777" w:rsidR="00FD0D41" w:rsidRDefault="00FD0D41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  <v:group id="Grupė 9" o:spid="_x0000_s1045" style="position:absolute;left:22668;top:32020;width:61583;height:11865" coordsize="61582,11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rect id="Stačiakampis 10" o:spid="_x0000_s1046" style="position:absolute;width:61582;height:115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" filled="f" stroked="f">
                        <v:textbox inset="2.53958mm,2.53958mm,2.53958mm,2.53958mm">
                          <w:txbxContent>
                            <w:p w14:paraId="7AC9A541" w14:textId="77777777" w:rsidR="00FD0D41" w:rsidRDefault="00FD0D41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v:textbox>
                      </v:rect>
                      <v:rect id="Stačiakampis 11" o:spid="_x0000_s1047" style="position:absolute;left:182;top:9621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      <v:textbox inset="0,0,0,0">
                          <w:txbxContent>
                            <w:p w14:paraId="33D442C8" w14:textId="77777777" w:rsidR="00FD0D41" w:rsidRDefault="00FD0D41">
                              <w:pPr>
                                <w:spacing w:after="160" w:line="258" w:lineRule="auto"/>
                                <w:ind w:left="0" w:firstLine="0"/>
                                <w:jc w:val="left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Laisva forma 12" o:spid="_x0000_s1048" style="position:absolute;top:11436;width:61582;height:122;visibility:visible;mso-wrap-style:square;v-text-anchor:middle" coordsize="6158230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" path="m,l6158230,r,12192l,12192,,e" fillcolor="black" stroked="f">
                        <v:path arrowok="t" o:extrusionok="f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Shape 12" o:spid="_x0000_s1049" type="#_x0000_t75" style="position:absolute;left:17321;width:23996;height:1118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">
                        <v:imagedata r:id="rId2" o:title=""/>
                      </v:shape>
                    </v:group>
                  </v:group>
                </v:group>
              </v:group>
              <w10:wrap type="square" anchorx="page" anchory="page"/>
            </v:group>
          </w:pict>
        </mc:Fallback>
      </mc:AlternateConten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19A4"/>
    <w:multiLevelType w:val="hybridMultilevel"/>
    <w:tmpl w:val="67DCFBD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196435"/>
    <w:multiLevelType w:val="hybridMultilevel"/>
    <w:tmpl w:val="ED5A3A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808"/>
    <w:rsid w:val="00035698"/>
    <w:rsid w:val="000C28CA"/>
    <w:rsid w:val="00183742"/>
    <w:rsid w:val="00275808"/>
    <w:rsid w:val="00285AA3"/>
    <w:rsid w:val="003A13F2"/>
    <w:rsid w:val="004E380E"/>
    <w:rsid w:val="005670AC"/>
    <w:rsid w:val="005B39C2"/>
    <w:rsid w:val="005C3670"/>
    <w:rsid w:val="00604B61"/>
    <w:rsid w:val="0070058F"/>
    <w:rsid w:val="00726461"/>
    <w:rsid w:val="0075535A"/>
    <w:rsid w:val="007B240B"/>
    <w:rsid w:val="008012F8"/>
    <w:rsid w:val="00873064"/>
    <w:rsid w:val="00A54E2B"/>
    <w:rsid w:val="00C62A7C"/>
    <w:rsid w:val="00D0068A"/>
    <w:rsid w:val="00DA445A"/>
    <w:rsid w:val="00E115B0"/>
    <w:rsid w:val="00F313EC"/>
    <w:rsid w:val="00FD0D41"/>
    <w:rsid w:val="00FE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49A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>
      <w:pPr>
        <w:spacing w:after="11" w:line="360" w:lineRule="auto"/>
        <w:ind w:left="142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</w:style>
  <w:style w:type="paragraph" w:styleId="Antrat1">
    <w:name w:val="heading 1"/>
    <w:basedOn w:val="prastasis"/>
    <w:next w:val="prastasis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pPr>
      <w:keepNext/>
      <w:keepLines/>
      <w:spacing w:before="240" w:after="40"/>
      <w:outlineLvl w:val="3"/>
    </w:pPr>
    <w:rPr>
      <w:b/>
    </w:rPr>
  </w:style>
  <w:style w:type="paragraph" w:styleId="Antrat5">
    <w:name w:val="heading 5"/>
    <w:basedOn w:val="prastasis"/>
    <w:next w:val="prastasis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pPr>
      <w:keepNext/>
      <w:keepLines/>
      <w:spacing w:before="480" w:after="120"/>
    </w:pPr>
    <w:rPr>
      <w:b/>
      <w:sz w:val="72"/>
      <w:szCs w:val="72"/>
    </w:rPr>
  </w:style>
  <w:style w:type="paragraph" w:styleId="Antrinispavadinimas">
    <w:name w:val="Subtitle"/>
    <w:basedOn w:val="prastasis"/>
    <w:next w:val="prastasis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saitas">
    <w:name w:val="Hyperlink"/>
    <w:basedOn w:val="Numatytasispastraiposriftas"/>
    <w:uiPriority w:val="99"/>
    <w:unhideWhenUsed/>
    <w:rsid w:val="00FE3610"/>
    <w:rPr>
      <w:color w:val="0000FF" w:themeColor="hyperlink"/>
      <w:u w:val="single"/>
    </w:rPr>
  </w:style>
  <w:style w:type="table" w:styleId="Lentelstinklelis">
    <w:name w:val="Table Grid"/>
    <w:basedOn w:val="prastojilentel"/>
    <w:uiPriority w:val="39"/>
    <w:rsid w:val="00873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D0068A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A4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A44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>
      <w:pPr>
        <w:spacing w:after="11" w:line="360" w:lineRule="auto"/>
        <w:ind w:left="142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</w:style>
  <w:style w:type="paragraph" w:styleId="Antrat1">
    <w:name w:val="heading 1"/>
    <w:basedOn w:val="prastasis"/>
    <w:next w:val="prastasis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pPr>
      <w:keepNext/>
      <w:keepLines/>
      <w:spacing w:before="240" w:after="40"/>
      <w:outlineLvl w:val="3"/>
    </w:pPr>
    <w:rPr>
      <w:b/>
    </w:rPr>
  </w:style>
  <w:style w:type="paragraph" w:styleId="Antrat5">
    <w:name w:val="heading 5"/>
    <w:basedOn w:val="prastasis"/>
    <w:next w:val="prastasis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pPr>
      <w:keepNext/>
      <w:keepLines/>
      <w:spacing w:before="480" w:after="120"/>
    </w:pPr>
    <w:rPr>
      <w:b/>
      <w:sz w:val="72"/>
      <w:szCs w:val="72"/>
    </w:rPr>
  </w:style>
  <w:style w:type="paragraph" w:styleId="Antrinispavadinimas">
    <w:name w:val="Subtitle"/>
    <w:basedOn w:val="prastasis"/>
    <w:next w:val="prastasis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saitas">
    <w:name w:val="Hyperlink"/>
    <w:basedOn w:val="Numatytasispastraiposriftas"/>
    <w:uiPriority w:val="99"/>
    <w:unhideWhenUsed/>
    <w:rsid w:val="00FE3610"/>
    <w:rPr>
      <w:color w:val="0000FF" w:themeColor="hyperlink"/>
      <w:u w:val="single"/>
    </w:rPr>
  </w:style>
  <w:style w:type="table" w:styleId="Lentelstinklelis">
    <w:name w:val="Table Grid"/>
    <w:basedOn w:val="prastojilentel"/>
    <w:uiPriority w:val="39"/>
    <w:rsid w:val="00873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D0068A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A4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A44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oksleiviai.lt" TargetMode="External"/><Relationship Id="rId1" Type="http://schemas.openxmlformats.org/officeDocument/2006/relationships/hyperlink" Target="mailto:lms@moksleiviai.l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D2D9DE56</Template>
  <TotalTime>1</TotalTime>
  <Pages>2</Pages>
  <Words>1325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 Trilikauskaitė</dc:creator>
  <cp:lastModifiedBy>Jurga Venckuvienė</cp:lastModifiedBy>
  <cp:revision>2</cp:revision>
  <dcterms:created xsi:type="dcterms:W3CDTF">2023-02-07T11:42:00Z</dcterms:created>
  <dcterms:modified xsi:type="dcterms:W3CDTF">2023-02-07T11:42:00Z</dcterms:modified>
</cp:coreProperties>
</file>